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3A9001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</w:t>
      </w:r>
      <w:r w:rsidR="003417CF">
        <w:rPr>
          <w:rFonts w:ascii="Cambria" w:hAnsi="Cambria" w:cs="Arial"/>
          <w:sz w:val="21"/>
          <w:szCs w:val="21"/>
        </w:rPr>
        <w:t>negocjacji z ogłoszeniem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4B6EB6">
        <w:rPr>
          <w:rFonts w:ascii="Cambria" w:eastAsia="Times New Roman" w:hAnsi="Cambria" w:cs="Arial"/>
          <w:bCs/>
          <w:i/>
          <w:iCs/>
          <w:lang w:eastAsia="pl-PL"/>
        </w:rPr>
        <w:t>Namysłów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w roku</w:t>
      </w:r>
      <w:r w:rsidR="004B6EB6">
        <w:rPr>
          <w:rFonts w:ascii="Cambria" w:eastAsia="Times New Roman" w:hAnsi="Cambria" w:cs="Arial"/>
          <w:bCs/>
          <w:i/>
          <w:iCs/>
          <w:lang w:eastAsia="pl-PL"/>
        </w:rPr>
        <w:t xml:space="preserve"> 2026</w:t>
      </w:r>
      <w:r w:rsidR="003417CF">
        <w:rPr>
          <w:rFonts w:ascii="Cambria" w:eastAsia="Times New Roman" w:hAnsi="Cambria" w:cs="Arial"/>
          <w:bCs/>
          <w:i/>
          <w:iCs/>
          <w:lang w:eastAsia="pl-PL"/>
        </w:rPr>
        <w:t>- usługi z zakresu szkółkarstwa leśnego i nasiennictwa</w:t>
      </w:r>
      <w:r w:rsidR="004B6EB6">
        <w:rPr>
          <w:rFonts w:ascii="Cambria" w:eastAsia="Times New Roman" w:hAnsi="Cambria" w:cs="Arial"/>
          <w:bCs/>
          <w:i/>
          <w:i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Del="00B86BDE" w:rsidRDefault="0093256D" w:rsidP="00A10F65">
      <w:pPr>
        <w:spacing w:before="120" w:after="0" w:line="240" w:lineRule="auto"/>
        <w:jc w:val="both"/>
        <w:rPr>
          <w:del w:id="4" w:author="JiW" w:date="2025-10-27T10:50:00Z" w16du:dateUtc="2025-10-27T09:50:00Z"/>
          <w:rFonts w:ascii="Cambria" w:hAnsi="Cambria" w:cs="Arial"/>
          <w:sz w:val="21"/>
          <w:szCs w:val="21"/>
        </w:rPr>
      </w:pPr>
    </w:p>
    <w:p w14:paraId="0CD99794" w14:textId="77777777" w:rsidR="0093256D" w:rsidDel="00B86BDE" w:rsidRDefault="0093256D" w:rsidP="00A10F65">
      <w:pPr>
        <w:spacing w:before="120" w:after="0" w:line="240" w:lineRule="auto"/>
        <w:jc w:val="both"/>
        <w:rPr>
          <w:del w:id="5" w:author="JiW" w:date="2025-10-27T10:50:00Z" w16du:dateUtc="2025-10-27T09:50:00Z"/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6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6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7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7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8" w:name="_Hlk99014455"/>
    </w:p>
    <w:bookmarkEnd w:id="8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9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10" w:name="_Hlk43743043"/>
      <w:bookmarkStart w:id="11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9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10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1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F2228" w14:textId="77777777" w:rsidR="008034C5" w:rsidRDefault="008034C5" w:rsidP="00473719">
      <w:pPr>
        <w:spacing w:after="0" w:line="240" w:lineRule="auto"/>
      </w:pPr>
      <w:r>
        <w:separator/>
      </w:r>
    </w:p>
  </w:endnote>
  <w:endnote w:type="continuationSeparator" w:id="0">
    <w:p w14:paraId="3AEFA1F2" w14:textId="77777777" w:rsidR="008034C5" w:rsidRDefault="008034C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F7E48" w14:textId="77777777" w:rsidR="008034C5" w:rsidRDefault="008034C5" w:rsidP="00473719">
      <w:pPr>
        <w:spacing w:after="0" w:line="240" w:lineRule="auto"/>
      </w:pPr>
      <w:r>
        <w:separator/>
      </w:r>
    </w:p>
  </w:footnote>
  <w:footnote w:type="continuationSeparator" w:id="0">
    <w:p w14:paraId="4923EE07" w14:textId="77777777" w:rsidR="008034C5" w:rsidRDefault="008034C5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0636176A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 xml:space="preserve">osób prawnych, podmiotów lub organów, do których prawa własności bezpośrednio lub pośrednio w ponad 50 % należą </w:t>
      </w:r>
      <w:r w:rsidRPr="002058ED">
        <w:rPr>
          <w:rFonts w:ascii="Cambria" w:hAnsi="Cambria" w:cs="Arial"/>
          <w:color w:val="000000" w:themeColor="text1"/>
          <w:sz w:val="16"/>
          <w:szCs w:val="16"/>
        </w:rPr>
        <w:t>do </w:t>
      </w:r>
      <w:r w:rsidR="002058ED">
        <w:rPr>
          <w:rFonts w:ascii="Cambria" w:hAnsi="Cambria" w:cs="Arial"/>
          <w:color w:val="000000" w:themeColor="text1"/>
          <w:sz w:val="16"/>
          <w:szCs w:val="16"/>
        </w:rPr>
        <w:t xml:space="preserve">osoby fizycznej lub prawnej, </w:t>
      </w:r>
      <w:r w:rsidRPr="002058ED">
        <w:rPr>
          <w:rFonts w:ascii="Cambria" w:hAnsi="Cambria" w:cs="Arial"/>
          <w:color w:val="000000" w:themeColor="text1"/>
          <w:sz w:val="16"/>
          <w:szCs w:val="16"/>
        </w:rPr>
        <w:t>podmiotu</w:t>
      </w:r>
      <w:r w:rsidR="002058ED">
        <w:rPr>
          <w:rFonts w:ascii="Cambria" w:hAnsi="Cambria" w:cs="Arial"/>
          <w:color w:val="000000" w:themeColor="text1"/>
          <w:sz w:val="16"/>
          <w:szCs w:val="16"/>
        </w:rPr>
        <w:t xml:space="preserve"> lub organu</w:t>
      </w:r>
      <w:r w:rsidRPr="002058ED">
        <w:rPr>
          <w:rFonts w:ascii="Cambria" w:hAnsi="Cambria" w:cs="Arial"/>
          <w:color w:val="000000" w:themeColor="text1"/>
          <w:sz w:val="16"/>
          <w:szCs w:val="16"/>
        </w:rPr>
        <w:t>, o </w:t>
      </w:r>
      <w:r w:rsidRPr="00A10F65">
        <w:rPr>
          <w:rFonts w:ascii="Cambria" w:hAnsi="Cambria" w:cs="Arial"/>
          <w:sz w:val="16"/>
          <w:szCs w:val="16"/>
        </w:rPr>
        <w:t>który</w:t>
      </w:r>
      <w:r w:rsidR="002058ED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1FFBE" w14:textId="490D34F8" w:rsidR="002058ED" w:rsidRDefault="002058ED">
    <w:pPr>
      <w:pStyle w:val="Nagwek"/>
    </w:pPr>
    <w:r>
      <w:t>Z.270.</w:t>
    </w:r>
    <w:r w:rsidR="003417CF">
      <w:t>23</w:t>
    </w:r>
    <w:r>
      <w:t>.2025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6C54"/>
    <w:rsid w:val="000A196B"/>
    <w:rsid w:val="000E7191"/>
    <w:rsid w:val="001243C0"/>
    <w:rsid w:val="0012672A"/>
    <w:rsid w:val="001336FC"/>
    <w:rsid w:val="001414CE"/>
    <w:rsid w:val="00203CB6"/>
    <w:rsid w:val="0020585B"/>
    <w:rsid w:val="002058ED"/>
    <w:rsid w:val="002C757B"/>
    <w:rsid w:val="003417CF"/>
    <w:rsid w:val="003E4F31"/>
    <w:rsid w:val="003F7B3E"/>
    <w:rsid w:val="0043230B"/>
    <w:rsid w:val="00473719"/>
    <w:rsid w:val="00477FBC"/>
    <w:rsid w:val="004B6EB6"/>
    <w:rsid w:val="004F3ACA"/>
    <w:rsid w:val="00515EAA"/>
    <w:rsid w:val="00532D30"/>
    <w:rsid w:val="0059500C"/>
    <w:rsid w:val="005D0BDA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034C5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C15FCE"/>
    <w:rsid w:val="00C66B30"/>
    <w:rsid w:val="00CC31B9"/>
    <w:rsid w:val="00CD5608"/>
    <w:rsid w:val="00CE248B"/>
    <w:rsid w:val="00D16030"/>
    <w:rsid w:val="00D574EF"/>
    <w:rsid w:val="00D82B0D"/>
    <w:rsid w:val="00DC6415"/>
    <w:rsid w:val="00F105EC"/>
    <w:rsid w:val="00F94DC6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1179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Oleszek</cp:lastModifiedBy>
  <cp:revision>4</cp:revision>
  <dcterms:created xsi:type="dcterms:W3CDTF">2025-11-02T21:15:00Z</dcterms:created>
  <dcterms:modified xsi:type="dcterms:W3CDTF">2025-12-17T13:52:00Z</dcterms:modified>
</cp:coreProperties>
</file>